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6DA7A229" w:rsidR="00067FE2" w:rsidRDefault="0010075F" w:rsidP="00F44236">
            <w:pPr>
              <w:pStyle w:val="Header"/>
            </w:pPr>
            <w:hyperlink r:id="rId11" w:history="1">
              <w:r w:rsidRPr="0010075F">
                <w:rPr>
                  <w:rStyle w:val="Hyperlink"/>
                </w:rPr>
                <w:t>133</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67FC9085" w:rsidR="00067FE2" w:rsidRDefault="00662108" w:rsidP="00F44236">
            <w:pPr>
              <w:pStyle w:val="Header"/>
            </w:pPr>
            <w:r>
              <w:t>Clarifying Legacy Generation Breaker Control</w:t>
            </w:r>
            <w:r w:rsidR="007D676E">
              <w:t xml:space="preserve"> for PGRR115 Implementation</w:t>
            </w:r>
          </w:p>
        </w:tc>
      </w:tr>
      <w:tr w:rsidR="00067FE2" w:rsidRPr="00E01925" w14:paraId="61F073EE" w14:textId="77777777" w:rsidTr="00BC2D06">
        <w:trPr>
          <w:trHeight w:val="518"/>
        </w:trPr>
        <w:tc>
          <w:tcPr>
            <w:tcW w:w="2880" w:type="dxa"/>
            <w:gridSpan w:val="2"/>
            <w:shd w:val="clear" w:color="auto" w:fill="FFFFFF"/>
            <w:vAlign w:val="center"/>
          </w:tcPr>
          <w:p w14:paraId="61887982"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4BAA5E4C" w14:textId="035502BD" w:rsidR="00067FE2" w:rsidRPr="00E01925" w:rsidRDefault="0020105C" w:rsidP="00F44236">
            <w:pPr>
              <w:pStyle w:val="NormalArial"/>
            </w:pPr>
            <w:r>
              <w:t xml:space="preserve">October </w:t>
            </w:r>
            <w:r w:rsidR="0010075F">
              <w:t>30</w:t>
            </w:r>
            <w:r>
              <w:t>, 2025</w:t>
            </w:r>
          </w:p>
        </w:tc>
      </w:tr>
      <w:tr w:rsidR="00067FE2" w14:paraId="3EEEF17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09C67FF" w14:textId="77777777" w:rsidR="00067FE2" w:rsidRDefault="00067FE2" w:rsidP="00F44236">
            <w:pPr>
              <w:pStyle w:val="NormalArial"/>
            </w:pPr>
          </w:p>
        </w:tc>
        <w:tc>
          <w:tcPr>
            <w:tcW w:w="7560" w:type="dxa"/>
            <w:gridSpan w:val="2"/>
            <w:tcBorders>
              <w:top w:val="nil"/>
              <w:left w:val="nil"/>
              <w:bottom w:val="nil"/>
              <w:right w:val="nil"/>
            </w:tcBorders>
            <w:vAlign w:val="center"/>
          </w:tcPr>
          <w:p w14:paraId="6B4E891C" w14:textId="77777777" w:rsidR="00067FE2" w:rsidRDefault="00067FE2" w:rsidP="00F44236">
            <w:pPr>
              <w:pStyle w:val="NormalArial"/>
            </w:pPr>
          </w:p>
        </w:tc>
      </w:tr>
      <w:tr w:rsidR="009D17F0"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14FBF9E4" w14:textId="49CCDA35" w:rsidR="009D17F0" w:rsidRPr="00FB509B" w:rsidRDefault="0066370F" w:rsidP="00023FDB">
            <w:pPr>
              <w:pStyle w:val="NormalArial"/>
              <w:spacing w:before="120" w:after="120"/>
            </w:pPr>
            <w:r w:rsidRPr="00FB509B">
              <w:t>Urgent</w:t>
            </w:r>
            <w:r w:rsidR="007D676E">
              <w:t xml:space="preserve"> – </w:t>
            </w:r>
            <w:r w:rsidR="00023FDB">
              <w:t xml:space="preserve">Urgent status is needed </w:t>
            </w:r>
            <w:r w:rsidR="0020105C">
              <w:t xml:space="preserve">to </w:t>
            </w:r>
            <w:r w:rsidR="007D676E">
              <w:t xml:space="preserve">correct </w:t>
            </w:r>
            <w:proofErr w:type="spellStart"/>
            <w:r w:rsidR="0020105C">
              <w:t>gr</w:t>
            </w:r>
            <w:r w:rsidR="00023FDB">
              <w:t>e</w:t>
            </w:r>
            <w:r w:rsidR="0020105C">
              <w:t>ybox</w:t>
            </w:r>
            <w:r w:rsidR="00023FDB">
              <w:t>ed</w:t>
            </w:r>
            <w:proofErr w:type="spellEnd"/>
            <w:r w:rsidR="0020105C">
              <w:t xml:space="preserve"> </w:t>
            </w:r>
            <w:r w:rsidR="007D676E">
              <w:t xml:space="preserve">language </w:t>
            </w:r>
            <w:r w:rsidR="0020105C">
              <w:t xml:space="preserve">prior to </w:t>
            </w:r>
            <w:r w:rsidR="007D676E">
              <w:t>implementation of PGRR115</w:t>
            </w:r>
            <w:r w:rsidR="00023FDB">
              <w:t xml:space="preserve">, </w:t>
            </w:r>
            <w:r w:rsidR="00023FDB" w:rsidRPr="00023FDB">
              <w:t>Related to NPRR1234, Interconnection Requirements for Large Loads and Modeling Standards for Loads 25 MW or Greater</w:t>
            </w:r>
            <w:r w:rsidR="0010075F">
              <w:t>.</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267FA70E" w14:textId="7DE14448" w:rsidR="009D17F0" w:rsidRPr="00FB509B" w:rsidRDefault="0020105C" w:rsidP="00023FDB">
            <w:pPr>
              <w:pStyle w:val="NormalArial"/>
              <w:spacing w:before="120" w:after="120"/>
            </w:pPr>
            <w:r>
              <w:t>5.2.10</w:t>
            </w:r>
            <w:r w:rsidR="00A6770E">
              <w:t>,</w:t>
            </w:r>
            <w:r>
              <w:t xml:space="preserve"> Required Interconnection Equipment</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6AB5ABEA" w:rsidR="00C9766A" w:rsidRPr="00FB509B" w:rsidRDefault="0020105C" w:rsidP="00023FDB">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E04A7C2" w14:textId="0D891A3F" w:rsidR="009D17F0" w:rsidRPr="00FB509B" w:rsidRDefault="0020105C" w:rsidP="00023FDB">
            <w:pPr>
              <w:pStyle w:val="NormalArial"/>
              <w:spacing w:before="120" w:after="120"/>
            </w:pPr>
            <w:r>
              <w:t xml:space="preserve">This Planning </w:t>
            </w:r>
            <w:proofErr w:type="gramStart"/>
            <w:r>
              <w:t>Guide Revision</w:t>
            </w:r>
            <w:proofErr w:type="gramEnd"/>
            <w:r>
              <w:t xml:space="preserve"> Request (PGRR) corrects for unintentional operational risk </w:t>
            </w:r>
            <w:r w:rsidR="00D816BF">
              <w:t>in</w:t>
            </w:r>
            <w:r>
              <w:t xml:space="preserve"> </w:t>
            </w:r>
            <w:proofErr w:type="spellStart"/>
            <w:r>
              <w:t>gr</w:t>
            </w:r>
            <w:r w:rsidR="00023FDB">
              <w:t>e</w:t>
            </w:r>
            <w:r>
              <w:t>ybox</w:t>
            </w:r>
            <w:r w:rsidR="00023FDB">
              <w:t>ed</w:t>
            </w:r>
            <w:proofErr w:type="spellEnd"/>
            <w:r>
              <w:t xml:space="preserve"> language adopted in PGRR115.</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0BBB486D" w14:textId="07E6F3C1" w:rsidR="00D61F38" w:rsidRDefault="00D61F38" w:rsidP="00D61F38">
            <w:pPr>
              <w:pStyle w:val="NormalArial"/>
              <w:tabs>
                <w:tab w:val="left" w:pos="432"/>
              </w:tabs>
              <w:spacing w:before="120"/>
              <w:ind w:left="432" w:hanging="432"/>
              <w:rPr>
                <w:rFonts w:cs="Arial"/>
                <w:color w:val="000000"/>
              </w:rPr>
            </w:pPr>
            <w:r w:rsidRPr="006629C8">
              <w:object w:dxaOrig="1440" w:dyaOrig="1440"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AD631E6" w14:textId="20AA1E88" w:rsidR="00D61F38" w:rsidRPr="00BD53C5" w:rsidRDefault="00D61F38" w:rsidP="00D61F38">
            <w:pPr>
              <w:pStyle w:val="NormalArial"/>
              <w:tabs>
                <w:tab w:val="left" w:pos="432"/>
              </w:tabs>
              <w:spacing w:before="120"/>
              <w:ind w:left="432" w:hanging="432"/>
              <w:rPr>
                <w:rFonts w:cs="Arial"/>
                <w:color w:val="000000"/>
              </w:rPr>
            </w:pPr>
            <w:r w:rsidRPr="00CD242D">
              <w:object w:dxaOrig="1440" w:dyaOrig="1440" w14:anchorId="01814B69">
                <v:shape id="_x0000_i1039" type="#_x0000_t75" style="width:15.6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6451626" w14:textId="0C0B547E" w:rsidR="00D61F38" w:rsidRPr="00BD53C5" w:rsidRDefault="00D61F38" w:rsidP="00D61F38">
            <w:pPr>
              <w:pStyle w:val="NormalArial"/>
              <w:spacing w:before="120"/>
              <w:ind w:left="432" w:hanging="432"/>
              <w:rPr>
                <w:rFonts w:cs="Arial"/>
                <w:color w:val="000000"/>
              </w:rPr>
            </w:pPr>
            <w:r w:rsidRPr="006629C8">
              <w:object w:dxaOrig="1440" w:dyaOrig="1440" w14:anchorId="58369BAA">
                <v:shape id="_x0000_i1041" type="#_x0000_t75" style="width:15.6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36FA897" w14:textId="4BD9C999" w:rsidR="00D61F38" w:rsidRDefault="00D61F38" w:rsidP="00D61F38">
            <w:pPr>
              <w:pStyle w:val="NormalArial"/>
              <w:spacing w:before="120"/>
              <w:rPr>
                <w:iCs/>
                <w:kern w:val="24"/>
              </w:rPr>
            </w:pPr>
            <w:r w:rsidRPr="006629C8">
              <w:object w:dxaOrig="1440" w:dyaOrig="1440" w14:anchorId="41FE9C28">
                <v:shape id="_x0000_i1043" type="#_x0000_t75" style="width:15.6pt;height:15pt" o:ole="">
                  <v:imagedata r:id="rId19" o:title=""/>
                </v:shape>
                <w:control r:id="rId20" w:name="TextBox13" w:shapeid="_x0000_i1043"/>
              </w:object>
            </w:r>
            <w:r w:rsidRPr="006629C8">
              <w:t xml:space="preserve">  </w:t>
            </w:r>
            <w:r w:rsidR="006C798F" w:rsidRPr="00344591">
              <w:rPr>
                <w:iCs/>
                <w:kern w:val="24"/>
              </w:rPr>
              <w:t>General system and/or process improvement(s)</w:t>
            </w:r>
          </w:p>
          <w:p w14:paraId="7DA37B33" w14:textId="6B02153E" w:rsidR="00D61F38" w:rsidRDefault="00D61F38" w:rsidP="00D61F38">
            <w:pPr>
              <w:pStyle w:val="NormalArial"/>
              <w:spacing w:before="120"/>
              <w:rPr>
                <w:iCs/>
                <w:kern w:val="24"/>
              </w:rPr>
            </w:pPr>
            <w:r w:rsidRPr="006629C8">
              <w:object w:dxaOrig="1440" w:dyaOrig="1440" w14:anchorId="5FB96FD7">
                <v:shape id="_x0000_i1045" type="#_x0000_t75" style="width:15.6pt;height:15pt" o:ole="">
                  <v:imagedata r:id="rId12" o:title=""/>
                </v:shape>
                <w:control r:id="rId21" w:name="TextBox14" w:shapeid="_x0000_i1045"/>
              </w:object>
            </w:r>
            <w:r w:rsidRPr="006629C8">
              <w:t xml:space="preserve">  </w:t>
            </w:r>
            <w:r>
              <w:rPr>
                <w:iCs/>
                <w:kern w:val="24"/>
              </w:rPr>
              <w:t>Regulatory requirements</w:t>
            </w:r>
          </w:p>
          <w:p w14:paraId="03BA4546" w14:textId="584DC959" w:rsidR="00D61F38" w:rsidRPr="00CD242D" w:rsidRDefault="00D61F38" w:rsidP="00D61F38">
            <w:pPr>
              <w:pStyle w:val="NormalArial"/>
              <w:spacing w:before="120"/>
              <w:rPr>
                <w:rFonts w:cs="Arial"/>
                <w:color w:val="000000"/>
              </w:rPr>
            </w:pPr>
            <w:r w:rsidRPr="006629C8">
              <w:object w:dxaOrig="1440" w:dyaOrig="1440" w14:anchorId="6804659E">
                <v:shape id="_x0000_i1047" type="#_x0000_t75" style="width:15.6pt;height:15pt" o:ole="">
                  <v:imagedata r:id="rId12" o:title=""/>
                </v:shape>
                <w:control r:id="rId22" w:name="TextBox15" w:shapeid="_x0000_i1047"/>
              </w:object>
            </w:r>
            <w:r w:rsidRPr="006629C8">
              <w:t xml:space="preserve">  </w:t>
            </w:r>
            <w:r>
              <w:rPr>
                <w:rFonts w:cs="Arial"/>
                <w:color w:val="000000"/>
              </w:rPr>
              <w:t>ERCOT Board/PUCT Directive</w:t>
            </w:r>
          </w:p>
          <w:p w14:paraId="1C0037B8" w14:textId="77777777" w:rsidR="00D61F38" w:rsidRDefault="00D61F38" w:rsidP="00D61F38">
            <w:pPr>
              <w:pStyle w:val="NormalArial"/>
              <w:rPr>
                <w:i/>
                <w:sz w:val="20"/>
                <w:szCs w:val="20"/>
              </w:rPr>
            </w:pPr>
          </w:p>
          <w:p w14:paraId="22744829" w14:textId="1BEF1C04" w:rsidR="00FC3D4B" w:rsidRPr="00630CC2" w:rsidRDefault="00D61F38" w:rsidP="00630CC2">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61F38" w14:paraId="27C2730B" w14:textId="77777777" w:rsidTr="00BC2D06">
        <w:trPr>
          <w:trHeight w:val="518"/>
        </w:trPr>
        <w:tc>
          <w:tcPr>
            <w:tcW w:w="2880" w:type="dxa"/>
            <w:gridSpan w:val="2"/>
            <w:tcBorders>
              <w:bottom w:val="single" w:sz="4" w:space="0" w:color="auto"/>
            </w:tcBorders>
            <w:shd w:val="clear" w:color="auto" w:fill="FFFFFF"/>
            <w:vAlign w:val="center"/>
          </w:tcPr>
          <w:p w14:paraId="5C38A584" w14:textId="413BFEC3" w:rsidR="00D61F38" w:rsidRDefault="00D61F38" w:rsidP="00D61F38">
            <w:pPr>
              <w:pStyle w:val="Header"/>
            </w:pPr>
            <w:r>
              <w:t>Justification of Reason for Revision and Market Impacts</w:t>
            </w:r>
          </w:p>
        </w:tc>
        <w:tc>
          <w:tcPr>
            <w:tcW w:w="7560" w:type="dxa"/>
            <w:gridSpan w:val="2"/>
            <w:tcBorders>
              <w:bottom w:val="single" w:sz="4" w:space="0" w:color="auto"/>
            </w:tcBorders>
            <w:vAlign w:val="center"/>
          </w:tcPr>
          <w:p w14:paraId="5509AE80" w14:textId="3FB33ABA" w:rsidR="00042109" w:rsidRDefault="00D816BF" w:rsidP="002F6BFE">
            <w:pPr>
              <w:pStyle w:val="NormalArial"/>
              <w:spacing w:before="120" w:after="120"/>
            </w:pPr>
            <w:r>
              <w:t>PGRR115</w:t>
            </w:r>
            <w:r w:rsidR="00511E94">
              <w:t xml:space="preserve"> included one change unrelated to the interconnection of Large Loads – </w:t>
            </w:r>
            <w:r w:rsidR="000C0CD1">
              <w:t>specifically</w:t>
            </w:r>
            <w:r w:rsidR="00511E94">
              <w:t xml:space="preserve">, a revision to Section 5 </w:t>
            </w:r>
            <w:r w:rsidR="000C0CD1">
              <w:t xml:space="preserve">adding </w:t>
            </w:r>
            <w:proofErr w:type="spellStart"/>
            <w:r w:rsidR="000C0CD1">
              <w:t>gr</w:t>
            </w:r>
            <w:r w:rsidR="00023FDB">
              <w:t>e</w:t>
            </w:r>
            <w:r w:rsidR="000C0CD1">
              <w:t>yboxed</w:t>
            </w:r>
            <w:proofErr w:type="spellEnd"/>
            <w:r w:rsidR="00511E94">
              <w:t xml:space="preserve"> </w:t>
            </w:r>
            <w:r w:rsidR="00E46E67">
              <w:t xml:space="preserve">Section 5.2.10 that specifies that fault-protective breakers “be under the remote control of the applicable Transmission Operator (TO) and </w:t>
            </w:r>
            <w:r w:rsidR="00E46E67">
              <w:lastRenderedPageBreak/>
              <w:t xml:space="preserve">capable </w:t>
            </w:r>
            <w:proofErr w:type="spellStart"/>
            <w:r w:rsidR="00E46E67">
              <w:t>fo</w:t>
            </w:r>
            <w:proofErr w:type="spellEnd"/>
            <w:r w:rsidR="00E46E67">
              <w:t xml:space="preserve"> being operated remotely to comply with an instruction from ERCOT.” </w:t>
            </w:r>
          </w:p>
          <w:p w14:paraId="63DC05E2" w14:textId="65C6DD43" w:rsidR="002F6BFE" w:rsidRDefault="00E46E67" w:rsidP="00D61F38">
            <w:pPr>
              <w:pStyle w:val="NormalArial"/>
              <w:spacing w:before="120" w:after="120"/>
            </w:pPr>
            <w:r>
              <w:t>The remote operation of generator breakers by a third party presents significant operational concerns for operators of power plants that were built prior to unbundling, where th</w:t>
            </w:r>
            <w:r w:rsidR="002F6BFE">
              <w:t xml:space="preserve">e determination of </w:t>
            </w:r>
            <w:r w:rsidR="008870BB">
              <w:t xml:space="preserve">which breakers are at “each </w:t>
            </w:r>
            <w:r w:rsidR="0010075F">
              <w:t>Point of Interconnection (</w:t>
            </w:r>
            <w:r w:rsidR="008870BB">
              <w:t>POI</w:t>
            </w:r>
            <w:r w:rsidR="0010075F">
              <w:t>)</w:t>
            </w:r>
            <w:r w:rsidR="008870BB">
              <w:t xml:space="preserve">” may not be </w:t>
            </w:r>
            <w:r w:rsidR="002F6BFE">
              <w:t>self-evident. It is not typical for TOs to control generation breakers, and that concern is particularly heightened for nuclear power plants, where remote operation of generator breakers by a third party (including a T</w:t>
            </w:r>
            <w:r w:rsidR="00146416">
              <w:t>O</w:t>
            </w:r>
            <w:r w:rsidR="00042109">
              <w:t xml:space="preserve">) could represent a security risk. </w:t>
            </w:r>
            <w:r w:rsidR="00662108">
              <w:t xml:space="preserve">The </w:t>
            </w:r>
            <w:r w:rsidR="00662108" w:rsidRPr="00662108">
              <w:t xml:space="preserve">generator breakers </w:t>
            </w:r>
            <w:r w:rsidR="00662108">
              <w:t xml:space="preserve">must </w:t>
            </w:r>
            <w:r w:rsidR="00662108" w:rsidRPr="00662108">
              <w:t xml:space="preserve">be under the control of the </w:t>
            </w:r>
            <w:r w:rsidR="00662108">
              <w:t>r</w:t>
            </w:r>
            <w:r w:rsidR="00662108" w:rsidRPr="00662108">
              <w:t xml:space="preserve">eactor </w:t>
            </w:r>
            <w:r w:rsidR="00662108">
              <w:t>o</w:t>
            </w:r>
            <w:r w:rsidR="00662108" w:rsidRPr="00662108">
              <w:t>perator</w:t>
            </w:r>
            <w:r w:rsidR="00662108">
              <w:t>.</w:t>
            </w:r>
          </w:p>
          <w:p w14:paraId="0432B124" w14:textId="40465C69" w:rsidR="00E46E67" w:rsidRPr="00146416" w:rsidRDefault="00042109" w:rsidP="00146416">
            <w:pPr>
              <w:pStyle w:val="NormalArial"/>
              <w:spacing w:before="120" w:after="120"/>
            </w:pPr>
            <w:r>
              <w:t xml:space="preserve">Accordingly, </w:t>
            </w:r>
            <w:r w:rsidR="002F6BFE">
              <w:t xml:space="preserve">to avoid a potential unintended consequence of the vague phrasing of new Section 5.2.10, </w:t>
            </w:r>
            <w:r w:rsidR="00605656">
              <w:t>Vistra</w:t>
            </w:r>
            <w:r>
              <w:t xml:space="preserve"> recommend</w:t>
            </w:r>
            <w:r w:rsidR="00605656">
              <w:t>s</w:t>
            </w:r>
            <w:r>
              <w:t xml:space="preserve"> striking the last sentence of Section 5.2.10. </w:t>
            </w:r>
            <w:r w:rsidR="0010075F">
              <w:t xml:space="preserve"> </w:t>
            </w:r>
            <w:r>
              <w:t xml:space="preserve">While this does not resolve the vague phrasing directly, it is unnecessary to do so: </w:t>
            </w:r>
            <w:r w:rsidR="00605656">
              <w:t>Vistra</w:t>
            </w:r>
            <w:r>
              <w:t xml:space="preserve"> support</w:t>
            </w:r>
            <w:r w:rsidR="00605656">
              <w:t>s</w:t>
            </w:r>
            <w:r>
              <w:t xml:space="preserve"> the general intent of the provision that protective equipment </w:t>
            </w:r>
            <w:r w:rsidR="00B3284F">
              <w:t xml:space="preserve">exists </w:t>
            </w:r>
            <w:r>
              <w:t>to prevent the propagation of a fault current across the broader bulk electric system</w:t>
            </w:r>
            <w:r w:rsidR="00146416">
              <w:t xml:space="preserve">; </w:t>
            </w:r>
            <w:r w:rsidR="00605656">
              <w:t>Vistra’s</w:t>
            </w:r>
            <w:r w:rsidR="00146416">
              <w:t xml:space="preserve"> concern is limited to the presumption that all implicated breakers need </w:t>
            </w:r>
            <w:proofErr w:type="gramStart"/>
            <w:r w:rsidR="00146416">
              <w:t>be</w:t>
            </w:r>
            <w:proofErr w:type="gramEnd"/>
            <w:r w:rsidR="00146416">
              <w:t xml:space="preserve"> capable of remote operation by a third party. </w:t>
            </w:r>
            <w:r w:rsidR="0010075F">
              <w:t xml:space="preserve"> </w:t>
            </w:r>
            <w:r w:rsidR="00146416">
              <w:t>Further, as ERCOT stated in its January 24, 2025 comments on PGRR115 in response to similar concerns raised by ERCOT Steel Mills regarding similar language that PGRR115 was adding for Large Loads in Section 9.2.5, “</w:t>
            </w:r>
            <w:r w:rsidR="00146416" w:rsidRPr="00DD2272">
              <w:t>the removal of this phrase does not impact the overall requirements of this Section as existing Protocols already require TOs and QSEs to comply with ERCOT operating instructions with respect to equipment under their control when such actions are needed to maintain the reliability of the ERCOT System</w:t>
            </w:r>
            <w:r w:rsidR="00146416">
              <w:t>.”</w:t>
            </w:r>
            <w:r w:rsidR="00146416">
              <w:rPr>
                <w:rStyle w:val="FootnoteReference"/>
              </w:rPr>
              <w:footnoteReference w:id="1"/>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5D5B1E9F" w:rsidR="00342163" w:rsidRPr="00023FDB" w:rsidRDefault="00D61F38" w:rsidP="00023FDB">
            <w:pPr>
              <w:pStyle w:val="Header"/>
              <w:jc w:val="center"/>
              <w:rPr>
                <w:bCs w:val="0"/>
              </w:rPr>
            </w:pPr>
            <w:r>
              <w:t>Sponsor</w:t>
            </w:r>
          </w:p>
        </w:tc>
      </w:tr>
      <w:tr w:rsidR="00D61F38" w14:paraId="469623E4" w14:textId="77777777" w:rsidTr="00D61F38">
        <w:trPr>
          <w:cantSplit/>
          <w:trHeight w:val="432"/>
        </w:trPr>
        <w:tc>
          <w:tcPr>
            <w:tcW w:w="2993" w:type="dxa"/>
            <w:shd w:val="clear" w:color="auto" w:fill="FFFFFF"/>
            <w:vAlign w:val="center"/>
          </w:tcPr>
          <w:p w14:paraId="110ED89C" w14:textId="77777777" w:rsidR="00D61F38" w:rsidRDefault="00D61F38" w:rsidP="009A7D32">
            <w:pPr>
              <w:pStyle w:val="Header"/>
              <w:rPr>
                <w:bCs w:val="0"/>
              </w:rPr>
            </w:pPr>
            <w:r w:rsidRPr="00B93CA0">
              <w:rPr>
                <w:bCs w:val="0"/>
              </w:rPr>
              <w:t>Name</w:t>
            </w:r>
          </w:p>
          <w:p w14:paraId="5453A048" w14:textId="47B1F4F3" w:rsidR="00342163" w:rsidRPr="00342163" w:rsidRDefault="00342163" w:rsidP="00342163"/>
        </w:tc>
        <w:tc>
          <w:tcPr>
            <w:tcW w:w="7447" w:type="dxa"/>
            <w:vAlign w:val="center"/>
          </w:tcPr>
          <w:p w14:paraId="2738BC22" w14:textId="0E2B5B36" w:rsidR="00D61F38" w:rsidRDefault="00605656" w:rsidP="009A7D32">
            <w:pPr>
              <w:pStyle w:val="NormalArial"/>
            </w:pPr>
            <w:r>
              <w:t xml:space="preserve">Monica Jha; Katie Rich; Ned Bonskowski </w:t>
            </w:r>
          </w:p>
        </w:tc>
      </w:tr>
      <w:tr w:rsidR="00D61F38" w:rsidRPr="00605656" w14:paraId="2073C363" w14:textId="77777777" w:rsidTr="00D61F38">
        <w:trPr>
          <w:cantSplit/>
          <w:trHeight w:val="432"/>
        </w:trPr>
        <w:tc>
          <w:tcPr>
            <w:tcW w:w="2993"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447" w:type="dxa"/>
            <w:vAlign w:val="center"/>
          </w:tcPr>
          <w:p w14:paraId="56B95EB9" w14:textId="15208D14" w:rsidR="00D61F38" w:rsidRPr="00605656" w:rsidRDefault="00605656" w:rsidP="009A7D32">
            <w:pPr>
              <w:pStyle w:val="NormalArial"/>
            </w:pPr>
            <w:hyperlink r:id="rId23" w:history="1">
              <w:r w:rsidRPr="00605656">
                <w:rPr>
                  <w:rStyle w:val="Hyperlink"/>
                </w:rPr>
                <w:t>Monica.Jha@vistracorp.com</w:t>
              </w:r>
            </w:hyperlink>
            <w:r w:rsidRPr="00605656">
              <w:t xml:space="preserve">; </w:t>
            </w:r>
            <w:hyperlink r:id="rId24" w:history="1">
              <w:r w:rsidRPr="00605656">
                <w:rPr>
                  <w:rStyle w:val="Hyperlink"/>
                </w:rPr>
                <w:t>Katie.Rich@vistracorp.com</w:t>
              </w:r>
            </w:hyperlink>
            <w:r w:rsidRPr="00605656">
              <w:t xml:space="preserve">; </w:t>
            </w:r>
            <w:hyperlink r:id="rId25" w:history="1">
              <w:r w:rsidRPr="008D7997">
                <w:rPr>
                  <w:rStyle w:val="Hyperlink"/>
                </w:rPr>
                <w:t>ned.bonskowski@vistracorp.com</w:t>
              </w:r>
            </w:hyperlink>
            <w:r>
              <w:t xml:space="preserve"> </w:t>
            </w:r>
          </w:p>
        </w:tc>
      </w:tr>
      <w:tr w:rsidR="00D61F38" w14:paraId="3D0874D1" w14:textId="77777777" w:rsidTr="00D61F38">
        <w:trPr>
          <w:cantSplit/>
          <w:trHeight w:val="432"/>
        </w:trPr>
        <w:tc>
          <w:tcPr>
            <w:tcW w:w="2993"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447" w:type="dxa"/>
            <w:vAlign w:val="center"/>
          </w:tcPr>
          <w:p w14:paraId="7E37C834" w14:textId="394AF57E" w:rsidR="00D61F38" w:rsidRDefault="00D95844" w:rsidP="009A7D32">
            <w:pPr>
              <w:pStyle w:val="NormalArial"/>
            </w:pPr>
            <w:r>
              <w:t xml:space="preserve">Vistra Operations Company LLC </w:t>
            </w:r>
          </w:p>
        </w:tc>
      </w:tr>
      <w:tr w:rsidR="00D61F38"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447" w:type="dxa"/>
            <w:tcBorders>
              <w:bottom w:val="single" w:sz="4" w:space="0" w:color="auto"/>
            </w:tcBorders>
            <w:vAlign w:val="center"/>
          </w:tcPr>
          <w:p w14:paraId="3DB0E5F2" w14:textId="2E421BEA" w:rsidR="00D61F38" w:rsidRDefault="00D61F38" w:rsidP="009A7D32">
            <w:pPr>
              <w:pStyle w:val="NormalArial"/>
            </w:pPr>
          </w:p>
        </w:tc>
      </w:tr>
      <w:tr w:rsidR="00D61F38" w14:paraId="0A4B8EF5" w14:textId="77777777" w:rsidTr="00D61F38">
        <w:trPr>
          <w:cantSplit/>
          <w:trHeight w:val="432"/>
        </w:trPr>
        <w:tc>
          <w:tcPr>
            <w:tcW w:w="2993"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447" w:type="dxa"/>
            <w:vAlign w:val="center"/>
          </w:tcPr>
          <w:p w14:paraId="7375D3CF" w14:textId="5CF0C9A9" w:rsidR="00D61F38" w:rsidRDefault="00605656" w:rsidP="009A7D32">
            <w:pPr>
              <w:pStyle w:val="NormalArial"/>
            </w:pPr>
            <w:r>
              <w:t>832-215-5713; 712-313-9351; 214-288-2456</w:t>
            </w:r>
          </w:p>
        </w:tc>
      </w:tr>
      <w:tr w:rsidR="00D61F38"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234D2575" w14:textId="0BB8ABE8" w:rsidR="00D61F38" w:rsidRDefault="00D95844" w:rsidP="009A7D32">
            <w:pPr>
              <w:pStyle w:val="NormalArial"/>
            </w:pPr>
            <w:r>
              <w:t xml:space="preserve">Independent Generator </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lastRenderedPageBreak/>
              <w:t>Name</w:t>
            </w:r>
          </w:p>
        </w:tc>
        <w:tc>
          <w:tcPr>
            <w:tcW w:w="7560" w:type="dxa"/>
            <w:vAlign w:val="center"/>
          </w:tcPr>
          <w:p w14:paraId="731105E3" w14:textId="5C1FC204" w:rsidR="009A3772" w:rsidRPr="00D56D61" w:rsidRDefault="00023FDB">
            <w:pPr>
              <w:pStyle w:val="NormalArial"/>
            </w:pPr>
            <w:r>
              <w:t>Cory Phillips</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49A46D2C" w:rsidR="009A3772" w:rsidRPr="00D56D61" w:rsidRDefault="00023FDB">
            <w:pPr>
              <w:pStyle w:val="NormalArial"/>
            </w:pPr>
            <w:hyperlink r:id="rId26" w:history="1">
              <w:r w:rsidRPr="00B60A04">
                <w:rPr>
                  <w:rStyle w:val="Hyperlink"/>
                </w:rPr>
                <w:t>cory.phillips@ercot.com</w:t>
              </w:r>
            </w:hyperlink>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58C9EBD2" w:rsidR="009A3772" w:rsidRDefault="00023FDB">
            <w:pPr>
              <w:pStyle w:val="NormalArial"/>
            </w:pPr>
            <w:r>
              <w:t>512-248-6464</w:t>
            </w:r>
          </w:p>
        </w:tc>
      </w:tr>
    </w:tbl>
    <w:p w14:paraId="4B0905F4"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6137B82E" w14:textId="77777777" w:rsidR="0066370F" w:rsidRPr="001313B4" w:rsidRDefault="0066370F" w:rsidP="00BC2D06">
      <w:pPr>
        <w:rPr>
          <w:rFonts w:ascii="Arial" w:hAnsi="Arial" w:cs="Arial"/>
          <w:b/>
          <w:i/>
          <w:color w:val="FF0000"/>
          <w:sz w:val="22"/>
          <w:szCs w:val="22"/>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95844" w:rsidRPr="00AC1E4E" w14:paraId="015F47E5" w14:textId="77777777" w:rsidTr="0034008B">
        <w:tc>
          <w:tcPr>
            <w:tcW w:w="9766" w:type="dxa"/>
            <w:shd w:val="pct12" w:color="auto" w:fill="auto"/>
          </w:tcPr>
          <w:p w14:paraId="26E5E962" w14:textId="77777777" w:rsidR="00D95844" w:rsidRDefault="00D95844" w:rsidP="0034008B">
            <w:pPr>
              <w:pStyle w:val="BodyTextNumbered"/>
              <w:spacing w:before="120"/>
              <w:ind w:left="0" w:firstLine="0"/>
              <w:rPr>
                <w:bCs/>
              </w:rPr>
            </w:pPr>
            <w:bookmarkStart w:id="0" w:name="_Hlk212067622"/>
            <w:bookmarkStart w:id="1" w:name="_Hlk212067632"/>
            <w:bookmarkStart w:id="2" w:name="_Hlk154568500"/>
            <w:r>
              <w:rPr>
                <w:b/>
                <w:i/>
              </w:rPr>
              <w:t>[PGRR115</w:t>
            </w:r>
            <w:r w:rsidRPr="00AC1E4E">
              <w:rPr>
                <w:b/>
                <w:i/>
              </w:rPr>
              <w:t xml:space="preserve">: </w:t>
            </w:r>
            <w:r>
              <w:rPr>
                <w:b/>
                <w:i/>
              </w:rPr>
              <w:t xml:space="preserve"> Insert Section 5.2.10 below upon system implementation of NPRR1234</w:t>
            </w:r>
            <w:r w:rsidRPr="00AC1E4E">
              <w:rPr>
                <w:b/>
                <w:i/>
              </w:rPr>
              <w:t>:]</w:t>
            </w:r>
          </w:p>
          <w:p w14:paraId="5D372812" w14:textId="77777777" w:rsidR="00D95844" w:rsidRPr="002C111D" w:rsidRDefault="00D95844" w:rsidP="0034008B">
            <w:pPr>
              <w:keepNext/>
              <w:tabs>
                <w:tab w:val="left" w:pos="1080"/>
              </w:tabs>
              <w:spacing w:before="240" w:after="240"/>
              <w:outlineLvl w:val="2"/>
              <w:rPr>
                <w:b/>
                <w:bCs/>
                <w:i/>
              </w:rPr>
            </w:pPr>
            <w:r w:rsidRPr="002C111D">
              <w:rPr>
                <w:b/>
                <w:bCs/>
                <w:i/>
              </w:rPr>
              <w:t>5.2.10</w:t>
            </w:r>
            <w:r w:rsidRPr="002C111D">
              <w:rPr>
                <w:b/>
                <w:bCs/>
                <w:i/>
              </w:rPr>
              <w:tab/>
              <w:t>Required Interconnection Equipment</w:t>
            </w:r>
          </w:p>
          <w:p w14:paraId="280921B8" w14:textId="253AF057" w:rsidR="00D95844" w:rsidRPr="00780C60" w:rsidRDefault="00D95844" w:rsidP="0034008B">
            <w:pPr>
              <w:pStyle w:val="BodyTextNumbered"/>
            </w:pPr>
            <w:r w:rsidRPr="002C111D">
              <w:t>(1)</w:t>
            </w:r>
            <w:r w:rsidRPr="002C111D">
              <w:tab/>
              <w:t xml:space="preserve">Each POI for a Generation Resource, </w:t>
            </w:r>
            <w:r>
              <w:t>ESR</w:t>
            </w:r>
            <w:r w:rsidRPr="002C111D">
              <w:t>, or SOG interconnected at transmission voltage to the ERCOT System must have a permanent configuration consisting of a station with breakers capable of interrupting fault current to sectionalize the transmission lines connecting the station to the ERCOT System.</w:t>
            </w:r>
            <w:del w:id="3" w:author="Vistra" w:date="2025-10-30T12:48:00Z" w16du:dateUtc="2025-10-30T17:48:00Z">
              <w:r w:rsidRPr="002C111D" w:rsidDel="00023FDB">
                <w:delText xml:space="preserve"> </w:delText>
              </w:r>
              <w:r w:rsidDel="00023FDB">
                <w:delText xml:space="preserve"> </w:delText>
              </w:r>
              <w:r w:rsidRPr="002C111D" w:rsidDel="00023FDB">
                <w:delText xml:space="preserve">The breakers shall be under the remote control of the applicable </w:delText>
              </w:r>
              <w:r w:rsidDel="00023FDB">
                <w:delText>Transmission Operator (</w:delText>
              </w:r>
              <w:r w:rsidRPr="002C111D" w:rsidDel="00023FDB">
                <w:delText>TO</w:delText>
              </w:r>
              <w:r w:rsidDel="00023FDB">
                <w:delText>)</w:delText>
              </w:r>
              <w:r w:rsidRPr="002C111D" w:rsidDel="00023FDB">
                <w:delText xml:space="preserve"> and capable of being operated remotely to comply with an instruction from ERCOT.</w:delText>
              </w:r>
            </w:del>
          </w:p>
        </w:tc>
      </w:tr>
      <w:bookmarkEnd w:id="0"/>
      <w:bookmarkEnd w:id="1"/>
    </w:tbl>
    <w:p w14:paraId="3F55CA93" w14:textId="77777777" w:rsidR="00D95844" w:rsidRDefault="00D95844" w:rsidP="00D95844">
      <w:pPr>
        <w:pStyle w:val="BodyTextNumbered"/>
        <w:spacing w:after="0"/>
      </w:pPr>
    </w:p>
    <w:bookmarkEnd w:id="2"/>
    <w:sectPr w:rsidR="00D95844">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3AD8E433" w:rsidR="00D176CF" w:rsidRDefault="0010075F">
    <w:pPr>
      <w:pStyle w:val="Footer"/>
      <w:tabs>
        <w:tab w:val="clear" w:pos="4320"/>
        <w:tab w:val="clear" w:pos="8640"/>
        <w:tab w:val="right" w:pos="9360"/>
      </w:tabs>
      <w:rPr>
        <w:rFonts w:ascii="Arial" w:hAnsi="Arial" w:cs="Arial"/>
        <w:sz w:val="18"/>
      </w:rPr>
    </w:pPr>
    <w:r>
      <w:rPr>
        <w:rFonts w:ascii="Arial" w:hAnsi="Arial" w:cs="Arial"/>
        <w:sz w:val="18"/>
      </w:rPr>
      <w:t xml:space="preserve">133PGRR-01 </w:t>
    </w:r>
    <w:r w:rsidRPr="0010075F">
      <w:rPr>
        <w:rFonts w:ascii="Arial" w:hAnsi="Arial" w:cs="Arial"/>
        <w:sz w:val="18"/>
      </w:rPr>
      <w:t>Clarifying Legacy Generation Breaker Control for PGRR115 Implementation</w:t>
    </w:r>
    <w:r>
      <w:rPr>
        <w:rFonts w:ascii="Arial" w:hAnsi="Arial" w:cs="Arial"/>
        <w:sz w:val="18"/>
      </w:rPr>
      <w:t xml:space="preserve"> 103025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 w:id="1">
    <w:p w14:paraId="3ACBDE9E" w14:textId="7F31433F" w:rsidR="00146416" w:rsidRDefault="00146416">
      <w:pPr>
        <w:pStyle w:val="FootnoteText"/>
      </w:pPr>
      <w:r>
        <w:rPr>
          <w:rStyle w:val="FootnoteReference"/>
        </w:rPr>
        <w:footnoteRef/>
      </w:r>
      <w:r>
        <w:t xml:space="preserve"> </w:t>
      </w:r>
      <w:hyperlink r:id="rId1" w:history="1">
        <w:r w:rsidRPr="00146416">
          <w:rPr>
            <w:rStyle w:val="Hyperlink"/>
            <w:rFonts w:ascii="Arial" w:hAnsi="Arial"/>
          </w:rPr>
          <w:t>115PGRR-17 ERCOT Comments 012425</w:t>
        </w:r>
      </w:hyperlink>
      <w:r>
        <w:rPr>
          <w:rFonts w:ascii="Arial" w:hAnsi="Arial"/>
        </w:rPr>
        <w:t xml:space="preserve"> at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7054BB8A" w:rsidR="00D176CF" w:rsidRDefault="005E1113" w:rsidP="00CD165D">
    <w:pPr>
      <w:pStyle w:val="Header"/>
      <w:jc w:val="center"/>
      <w:rPr>
        <w:sz w:val="32"/>
      </w:rPr>
    </w:pPr>
    <w:r>
      <w:rPr>
        <w:sz w:val="32"/>
      </w:rPr>
      <w:t>Planning</w:t>
    </w:r>
    <w:r w:rsidR="00C76A2C">
      <w:rPr>
        <w:sz w:val="32"/>
      </w:rPr>
      <w:t xml:space="preserve"> Guide</w:t>
    </w:r>
    <w:r w:rsidR="00CD165D">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0"/>
  </w:num>
  <w:num w:numId="3" w16cid:durableId="1465851006">
    <w:abstractNumId w:val="11"/>
  </w:num>
  <w:num w:numId="4" w16cid:durableId="2101876533">
    <w:abstractNumId w:val="1"/>
  </w:num>
  <w:num w:numId="5" w16cid:durableId="90930211">
    <w:abstractNumId w:val="6"/>
  </w:num>
  <w:num w:numId="6" w16cid:durableId="147064057">
    <w:abstractNumId w:val="6"/>
  </w:num>
  <w:num w:numId="7" w16cid:durableId="1755010341">
    <w:abstractNumId w:val="6"/>
  </w:num>
  <w:num w:numId="8" w16cid:durableId="1467819988">
    <w:abstractNumId w:val="6"/>
  </w:num>
  <w:num w:numId="9" w16cid:durableId="2243846">
    <w:abstractNumId w:val="6"/>
  </w:num>
  <w:num w:numId="10" w16cid:durableId="1707677871">
    <w:abstractNumId w:val="6"/>
  </w:num>
  <w:num w:numId="11" w16cid:durableId="1251043373">
    <w:abstractNumId w:val="6"/>
  </w:num>
  <w:num w:numId="12" w16cid:durableId="2116292320">
    <w:abstractNumId w:val="6"/>
  </w:num>
  <w:num w:numId="13" w16cid:durableId="1336956191">
    <w:abstractNumId w:val="6"/>
  </w:num>
  <w:num w:numId="14" w16cid:durableId="2090686666">
    <w:abstractNumId w:val="3"/>
  </w:num>
  <w:num w:numId="15" w16cid:durableId="437800973">
    <w:abstractNumId w:val="5"/>
  </w:num>
  <w:num w:numId="16" w16cid:durableId="700282402">
    <w:abstractNumId w:val="8"/>
  </w:num>
  <w:num w:numId="17" w16cid:durableId="1309476948">
    <w:abstractNumId w:val="9"/>
  </w:num>
  <w:num w:numId="18" w16cid:durableId="550963706">
    <w:abstractNumId w:val="4"/>
  </w:num>
  <w:num w:numId="19" w16cid:durableId="1284192548">
    <w:abstractNumId w:val="7"/>
  </w:num>
  <w:num w:numId="20" w16cid:durableId="85684339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istra">
    <w15:presenceInfo w15:providerId="None" w15:userId="Vist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3FDB"/>
    <w:rsid w:val="00042109"/>
    <w:rsid w:val="00060A5A"/>
    <w:rsid w:val="00064B44"/>
    <w:rsid w:val="00067FE2"/>
    <w:rsid w:val="0007682E"/>
    <w:rsid w:val="000C0CD1"/>
    <w:rsid w:val="000D1AEB"/>
    <w:rsid w:val="000D3E64"/>
    <w:rsid w:val="000E0860"/>
    <w:rsid w:val="000F13C5"/>
    <w:rsid w:val="0010075F"/>
    <w:rsid w:val="00105A36"/>
    <w:rsid w:val="001313B4"/>
    <w:rsid w:val="0014546D"/>
    <w:rsid w:val="00146416"/>
    <w:rsid w:val="001500D9"/>
    <w:rsid w:val="00156DB7"/>
    <w:rsid w:val="00157228"/>
    <w:rsid w:val="00160C3C"/>
    <w:rsid w:val="0017783C"/>
    <w:rsid w:val="00185977"/>
    <w:rsid w:val="0019314C"/>
    <w:rsid w:val="001F38F0"/>
    <w:rsid w:val="0020105C"/>
    <w:rsid w:val="00237430"/>
    <w:rsid w:val="00247185"/>
    <w:rsid w:val="00276A99"/>
    <w:rsid w:val="00286AD9"/>
    <w:rsid w:val="002966F3"/>
    <w:rsid w:val="002B69F3"/>
    <w:rsid w:val="002B763A"/>
    <w:rsid w:val="002D382A"/>
    <w:rsid w:val="002F1EDD"/>
    <w:rsid w:val="002F6BFE"/>
    <w:rsid w:val="003013F2"/>
    <w:rsid w:val="0030232A"/>
    <w:rsid w:val="0030694A"/>
    <w:rsid w:val="003069F4"/>
    <w:rsid w:val="00342163"/>
    <w:rsid w:val="00360920"/>
    <w:rsid w:val="00384709"/>
    <w:rsid w:val="00386C35"/>
    <w:rsid w:val="003A3D77"/>
    <w:rsid w:val="003B5AED"/>
    <w:rsid w:val="003C6B7B"/>
    <w:rsid w:val="004135BD"/>
    <w:rsid w:val="004302A4"/>
    <w:rsid w:val="004463BA"/>
    <w:rsid w:val="004822D4"/>
    <w:rsid w:val="0049290B"/>
    <w:rsid w:val="004A4451"/>
    <w:rsid w:val="004D3958"/>
    <w:rsid w:val="004E02C0"/>
    <w:rsid w:val="005008DF"/>
    <w:rsid w:val="005045D0"/>
    <w:rsid w:val="00511E94"/>
    <w:rsid w:val="00534C6C"/>
    <w:rsid w:val="00580ABC"/>
    <w:rsid w:val="005841C0"/>
    <w:rsid w:val="0059260F"/>
    <w:rsid w:val="005E1113"/>
    <w:rsid w:val="005E5074"/>
    <w:rsid w:val="00605656"/>
    <w:rsid w:val="00612E4F"/>
    <w:rsid w:val="00615D5E"/>
    <w:rsid w:val="00622E99"/>
    <w:rsid w:val="00625E5D"/>
    <w:rsid w:val="00630CC2"/>
    <w:rsid w:val="00662108"/>
    <w:rsid w:val="0066370F"/>
    <w:rsid w:val="006A0784"/>
    <w:rsid w:val="006A697B"/>
    <w:rsid w:val="006B4DDE"/>
    <w:rsid w:val="006C798F"/>
    <w:rsid w:val="00743968"/>
    <w:rsid w:val="007717F2"/>
    <w:rsid w:val="00785415"/>
    <w:rsid w:val="00791CB9"/>
    <w:rsid w:val="00793130"/>
    <w:rsid w:val="007B3233"/>
    <w:rsid w:val="007B5A42"/>
    <w:rsid w:val="007C199B"/>
    <w:rsid w:val="007D3073"/>
    <w:rsid w:val="007D64B9"/>
    <w:rsid w:val="007D676E"/>
    <w:rsid w:val="007D72D4"/>
    <w:rsid w:val="007E0452"/>
    <w:rsid w:val="007F76B8"/>
    <w:rsid w:val="0080266F"/>
    <w:rsid w:val="008070C0"/>
    <w:rsid w:val="00811C12"/>
    <w:rsid w:val="00845373"/>
    <w:rsid w:val="00845778"/>
    <w:rsid w:val="008870BB"/>
    <w:rsid w:val="00887E28"/>
    <w:rsid w:val="008D5C3A"/>
    <w:rsid w:val="008E6DA2"/>
    <w:rsid w:val="00907B1E"/>
    <w:rsid w:val="00943AFD"/>
    <w:rsid w:val="00963A51"/>
    <w:rsid w:val="00983B6E"/>
    <w:rsid w:val="009936F8"/>
    <w:rsid w:val="009A3772"/>
    <w:rsid w:val="009D17F0"/>
    <w:rsid w:val="00A42796"/>
    <w:rsid w:val="00A5311D"/>
    <w:rsid w:val="00A6770E"/>
    <w:rsid w:val="00AD1725"/>
    <w:rsid w:val="00AD3B58"/>
    <w:rsid w:val="00AF56C6"/>
    <w:rsid w:val="00B032E8"/>
    <w:rsid w:val="00B3284F"/>
    <w:rsid w:val="00B57F96"/>
    <w:rsid w:val="00B67892"/>
    <w:rsid w:val="00BA4D33"/>
    <w:rsid w:val="00BA5648"/>
    <w:rsid w:val="00BC2D06"/>
    <w:rsid w:val="00C744EB"/>
    <w:rsid w:val="00C76A2C"/>
    <w:rsid w:val="00C90702"/>
    <w:rsid w:val="00C917FF"/>
    <w:rsid w:val="00C9766A"/>
    <w:rsid w:val="00CA699C"/>
    <w:rsid w:val="00CC4F39"/>
    <w:rsid w:val="00CD165D"/>
    <w:rsid w:val="00CD544C"/>
    <w:rsid w:val="00CF4256"/>
    <w:rsid w:val="00D04FE8"/>
    <w:rsid w:val="00D176CF"/>
    <w:rsid w:val="00D271E3"/>
    <w:rsid w:val="00D30F69"/>
    <w:rsid w:val="00D47A80"/>
    <w:rsid w:val="00D61F38"/>
    <w:rsid w:val="00D816BF"/>
    <w:rsid w:val="00D85807"/>
    <w:rsid w:val="00D87349"/>
    <w:rsid w:val="00D91EE9"/>
    <w:rsid w:val="00D95844"/>
    <w:rsid w:val="00D97220"/>
    <w:rsid w:val="00E14D47"/>
    <w:rsid w:val="00E1641C"/>
    <w:rsid w:val="00E26708"/>
    <w:rsid w:val="00E34958"/>
    <w:rsid w:val="00E37AB0"/>
    <w:rsid w:val="00E46E67"/>
    <w:rsid w:val="00E71C39"/>
    <w:rsid w:val="00EA56E6"/>
    <w:rsid w:val="00EB0C96"/>
    <w:rsid w:val="00EC335F"/>
    <w:rsid w:val="00EC48FB"/>
    <w:rsid w:val="00EE7DED"/>
    <w:rsid w:val="00EF232A"/>
    <w:rsid w:val="00F05A69"/>
    <w:rsid w:val="00F43FFD"/>
    <w:rsid w:val="00F44236"/>
    <w:rsid w:val="00F52517"/>
    <w:rsid w:val="00F66015"/>
    <w:rsid w:val="00F7289C"/>
    <w:rsid w:val="00FA57B2"/>
    <w:rsid w:val="00FB509B"/>
    <w:rsid w:val="00FC3D4B"/>
    <w:rsid w:val="00FC6312"/>
    <w:rsid w:val="00FE36E3"/>
    <w:rsid w:val="00FE6B01"/>
    <w:rsid w:val="00FE76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D95844"/>
    <w:pPr>
      <w:ind w:left="720" w:hanging="720"/>
    </w:pPr>
    <w:rPr>
      <w:iCs/>
      <w:szCs w:val="20"/>
    </w:rPr>
  </w:style>
  <w:style w:type="character" w:customStyle="1" w:styleId="BodyTextNumberedChar1">
    <w:name w:val="Body Text Numbered Char1"/>
    <w:link w:val="BodyTextNumbered"/>
    <w:rsid w:val="00D95844"/>
    <w:rPr>
      <w:iCs/>
      <w:sz w:val="24"/>
    </w:rPr>
  </w:style>
  <w:style w:type="character" w:styleId="FootnoteReference">
    <w:name w:val="footnote reference"/>
    <w:rsid w:val="00146416"/>
    <w:rPr>
      <w:vertAlign w:val="superscript"/>
    </w:rPr>
  </w:style>
  <w:style w:type="character" w:styleId="UnresolvedMention">
    <w:name w:val="Unresolved Mention"/>
    <w:uiPriority w:val="99"/>
    <w:semiHidden/>
    <w:unhideWhenUsed/>
    <w:rsid w:val="001464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hyperlink" Target="mailto:cory.phillips@ercot.com"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ned.bonskowski@vistracorp.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33" TargetMode="External"/><Relationship Id="rId24" Type="http://schemas.openxmlformats.org/officeDocument/2006/relationships/hyperlink" Target="mailto:Katie.Rich@vistracorp.com" TargetMode="Externa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Monica.Jha@vistracorp.com"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files/docs/2025/01/24/115PGRR-17%20ERCOT%20Comments%20012425.doc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3FBFDEF67D18B4695BE17E0EB0DC070" ma:contentTypeVersion="7" ma:contentTypeDescription="Create a new document." ma:contentTypeScope="" ma:versionID="bfcdada066d3beef0ec69aa9979a5586">
  <xsd:schema xmlns:xsd="http://www.w3.org/2001/XMLSchema" xmlns:xs="http://www.w3.org/2001/XMLSchema" xmlns:p="http://schemas.microsoft.com/office/2006/metadata/properties" xmlns:ns2="626b2397-a48d-47e3-8dc6-eaa79a4d929d" targetNamespace="http://schemas.microsoft.com/office/2006/metadata/properties" ma:root="true" ma:fieldsID="0057b85195959adff97bbe8887ede8f2" ns2:_="">
    <xsd:import namespace="626b2397-a48d-47e3-8dc6-eaa79a4d929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6b2397-a48d-47e3-8dc6-eaa79a4d92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5DA784-F1B7-414D-80C0-89668F8835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058F47-C28D-4426-BDAB-15CDCC71B26A}">
  <ds:schemaRefs>
    <ds:schemaRef ds:uri="http://schemas.microsoft.com/sharepoint/v3/contenttype/forms"/>
  </ds:schemaRefs>
</ds:datastoreItem>
</file>

<file path=customXml/itemProps3.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customXml/itemProps4.xml><?xml version="1.0" encoding="utf-8"?>
<ds:datastoreItem xmlns:ds="http://schemas.openxmlformats.org/officeDocument/2006/customXml" ds:itemID="{A7C52783-AE38-429A-9322-0FF550D397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6b2397-a48d-47e3-8dc6-eaa79a4d92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612</Words>
  <Characters>4617</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5219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2</cp:revision>
  <cp:lastPrinted>2013-11-15T22:11:00Z</cp:lastPrinted>
  <dcterms:created xsi:type="dcterms:W3CDTF">2025-10-31T14:07:00Z</dcterms:created>
  <dcterms:modified xsi:type="dcterms:W3CDTF">2025-10-31T14:07:00Z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y fmtid="{D5CDD505-2E9C-101B-9397-08002B2CF9AE}" pid="9" name="ContentTypeId">
    <vt:lpwstr>0x01010063FBFDEF67D18B4695BE17E0EB0DC070</vt:lpwstr>
  </property>
</Properties>
</file>